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FC" w:rsidRPr="003317DF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94A6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</w:rPr>
      </w:pPr>
    </w:p>
    <w:p w:rsidR="00060CFC" w:rsidRPr="00D94A6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</w:rPr>
      </w:pPr>
    </w:p>
    <w:p w:rsidR="00060CFC" w:rsidRPr="00D94A6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bookmarkStart w:id="0" w:name="_GoBack"/>
      <w:bookmarkEnd w:id="0"/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3317DF" w:rsidRDefault="003317DF" w:rsidP="003317DF">
      <w:pPr>
        <w:widowControl w:val="0"/>
        <w:spacing w:before="240" w:after="240"/>
        <w:jc w:val="center"/>
        <w:rPr>
          <w:rFonts w:ascii="Arial" w:hAnsi="Arial" w:cs="Arial"/>
          <w:b w:val="0"/>
          <w:sz w:val="32"/>
          <w:szCs w:val="32"/>
        </w:rPr>
      </w:pPr>
      <w:r w:rsidRPr="00273392">
        <w:rPr>
          <w:rFonts w:ascii="Arial" w:hAnsi="Arial" w:cs="Arial"/>
          <w:sz w:val="32"/>
          <w:szCs w:val="32"/>
        </w:rPr>
        <w:t xml:space="preserve">III/40615 Dobrá Voda - most </w:t>
      </w:r>
      <w:proofErr w:type="spellStart"/>
      <w:r w:rsidRPr="00273392">
        <w:rPr>
          <w:rFonts w:ascii="Arial" w:hAnsi="Arial" w:cs="Arial"/>
          <w:sz w:val="32"/>
          <w:szCs w:val="32"/>
        </w:rPr>
        <w:t>ev.č</w:t>
      </w:r>
      <w:proofErr w:type="spellEnd"/>
      <w:r w:rsidRPr="00273392">
        <w:rPr>
          <w:rFonts w:ascii="Arial" w:hAnsi="Arial" w:cs="Arial"/>
          <w:sz w:val="32"/>
          <w:szCs w:val="32"/>
        </w:rPr>
        <w:t>. 40615-1</w:t>
      </w:r>
      <w:r>
        <w:rPr>
          <w:rFonts w:ascii="Arial" w:hAnsi="Arial" w:cs="Arial"/>
          <w:sz w:val="32"/>
          <w:szCs w:val="32"/>
        </w:rPr>
        <w:t xml:space="preserve"> </w:t>
      </w:r>
    </w:p>
    <w:p w:rsidR="003317DF" w:rsidRPr="005032FE" w:rsidRDefault="003317DF" w:rsidP="003317DF">
      <w:pPr>
        <w:widowControl w:val="0"/>
        <w:spacing w:before="240" w:after="240"/>
        <w:jc w:val="center"/>
        <w:rPr>
          <w:rFonts w:ascii="Arial" w:hAnsi="Arial" w:cs="Arial"/>
          <w:b w:val="0"/>
          <w:sz w:val="32"/>
          <w:szCs w:val="32"/>
          <w:highlight w:val="yellow"/>
        </w:rPr>
      </w:pPr>
      <w:r>
        <w:rPr>
          <w:rFonts w:ascii="Arial" w:hAnsi="Arial" w:cs="Arial"/>
          <w:sz w:val="32"/>
          <w:szCs w:val="32"/>
        </w:rPr>
        <w:t xml:space="preserve">a </w:t>
      </w:r>
      <w:r w:rsidRPr="00273392">
        <w:rPr>
          <w:rFonts w:ascii="Arial" w:hAnsi="Arial" w:cs="Arial"/>
          <w:sz w:val="32"/>
          <w:szCs w:val="32"/>
        </w:rPr>
        <w:t>III/40614 Mrákotín průtah</w:t>
      </w:r>
      <w:r w:rsidRPr="005032FE">
        <w:rPr>
          <w:rFonts w:ascii="Arial" w:hAnsi="Arial" w:cs="Arial"/>
          <w:sz w:val="32"/>
          <w:szCs w:val="32"/>
          <w:highlight w:val="yellow"/>
        </w:rPr>
        <w:t xml:space="preserve"> </w:t>
      </w:r>
    </w:p>
    <w:p w:rsidR="00267114" w:rsidRPr="003B0605" w:rsidRDefault="00267114" w:rsidP="00267114">
      <w:pPr>
        <w:spacing w:before="240" w:after="240"/>
        <w:jc w:val="center"/>
        <w:rPr>
          <w:rFonts w:ascii="Arial" w:hAnsi="Arial" w:cs="Arial"/>
          <w:b w:val="0"/>
          <w:sz w:val="32"/>
          <w:szCs w:val="32"/>
          <w:highlight w:val="yellow"/>
        </w:rPr>
      </w:pPr>
      <w:r w:rsidRPr="003B0605">
        <w:rPr>
          <w:rFonts w:ascii="Arial" w:hAnsi="Arial" w:cs="Arial"/>
          <w:sz w:val="32"/>
          <w:szCs w:val="32"/>
          <w:highlight w:val="yellow"/>
        </w:rPr>
        <w:t xml:space="preserve"> </w:t>
      </w:r>
    </w:p>
    <w:p w:rsidR="00060CF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:rsidR="00D806D8" w:rsidRPr="00267114" w:rsidRDefault="00D806D8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9476AB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9476AB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9476AB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9476AB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9476AB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9476AB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>Zadavatel:</w:t>
      </w:r>
      <w:r w:rsidRPr="009476AB">
        <w:rPr>
          <w:rFonts w:ascii="Arial" w:hAnsi="Arial" w:cs="Arial"/>
          <w:b w:val="0"/>
        </w:rPr>
        <w:tab/>
      </w:r>
      <w:r w:rsidRPr="009476AB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9476AB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ab/>
      </w:r>
      <w:r w:rsidRPr="009476AB">
        <w:rPr>
          <w:rFonts w:ascii="Arial" w:hAnsi="Arial" w:cs="Arial"/>
          <w:b w:val="0"/>
        </w:rPr>
        <w:tab/>
      </w:r>
      <w:r w:rsidRPr="009476AB">
        <w:rPr>
          <w:rFonts w:ascii="Arial" w:hAnsi="Arial" w:cs="Arial"/>
          <w:b w:val="0"/>
        </w:rPr>
        <w:tab/>
        <w:t>Kosovská 1122/16</w:t>
      </w:r>
    </w:p>
    <w:p w:rsidR="00060CFC" w:rsidRPr="009476AB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ab/>
      </w:r>
      <w:r w:rsidRPr="009476AB">
        <w:rPr>
          <w:rFonts w:ascii="Arial" w:hAnsi="Arial" w:cs="Arial"/>
          <w:b w:val="0"/>
        </w:rPr>
        <w:tab/>
      </w:r>
      <w:r w:rsidRPr="009476AB">
        <w:rPr>
          <w:rFonts w:ascii="Arial" w:hAnsi="Arial" w:cs="Arial"/>
          <w:b w:val="0"/>
        </w:rPr>
        <w:tab/>
        <w:t>586 01 Jihlava</w:t>
      </w:r>
    </w:p>
    <w:p w:rsidR="00060CFC" w:rsidRPr="009476AB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>IČO: 00090450</w:t>
      </w:r>
    </w:p>
    <w:p w:rsidR="003B0605" w:rsidRPr="009476AB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9476AB">
        <w:rPr>
          <w:rFonts w:ascii="Arial" w:hAnsi="Arial" w:cs="Arial"/>
        </w:rPr>
        <w:br w:type="page"/>
      </w:r>
    </w:p>
    <w:p w:rsidR="003B0605" w:rsidRPr="009476AB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9476AB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9476AB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9476AB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9476AB">
        <w:rPr>
          <w:rFonts w:ascii="Arial" w:hAnsi="Arial" w:cs="Arial"/>
          <w:u w:val="single"/>
        </w:rPr>
        <w:t xml:space="preserve"> </w:t>
      </w:r>
    </w:p>
    <w:p w:rsidR="00060CFC" w:rsidRPr="009476AB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9476AB">
        <w:rPr>
          <w:rFonts w:ascii="Arial" w:hAnsi="Arial" w:cs="Arial"/>
        </w:rPr>
        <w:t xml:space="preserve">Základní způsobilost </w:t>
      </w:r>
    </w:p>
    <w:p w:rsidR="00060CFC" w:rsidRPr="009476AB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9476AB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9476AB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9476A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9476A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9476A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9476AB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9476AB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9476AB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9476AB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9476AB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9476AB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  <w:r w:rsidR="00303656">
        <w:rPr>
          <w:rFonts w:ascii="Arial" w:hAnsi="Arial" w:cs="Arial"/>
          <w:sz w:val="20"/>
        </w:rPr>
        <w:t>:</w:t>
      </w:r>
    </w:p>
    <w:p w:rsidR="00060CFC" w:rsidRPr="009476AB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9476AB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9476AB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9476AB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9476AB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9476AB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9476AB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9476AB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>Profesní způsobilost</w:t>
      </w:r>
    </w:p>
    <w:p w:rsidR="00060CFC" w:rsidRPr="009476AB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9476AB">
        <w:rPr>
          <w:rFonts w:ascii="Arial" w:hAnsi="Arial" w:cs="Arial"/>
          <w:sz w:val="20"/>
        </w:rPr>
        <w:t>Profesní způsobilost (§ 77 zákona) splní účastník zadávacího řízení, když předloží v  kopii:</w:t>
      </w:r>
    </w:p>
    <w:p w:rsidR="00060CFC" w:rsidRPr="009476A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9476A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9476AB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9476AB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9476AB">
        <w:rPr>
          <w:rFonts w:ascii="Arial" w:hAnsi="Arial" w:cs="Arial"/>
          <w:bCs/>
        </w:rPr>
        <w:t>živnostenského oprávnění pro</w:t>
      </w:r>
      <w:r w:rsidRPr="009476AB">
        <w:rPr>
          <w:rFonts w:ascii="Arial" w:hAnsi="Arial" w:cs="Arial"/>
          <w:b w:val="0"/>
          <w:bCs/>
        </w:rPr>
        <w:t xml:space="preserve"> </w:t>
      </w:r>
      <w:r w:rsidRPr="009476AB">
        <w:rPr>
          <w:rFonts w:ascii="Arial" w:hAnsi="Arial" w:cs="Arial"/>
          <w:bCs/>
        </w:rPr>
        <w:t>provádění staveb, jejich změn a odstraňování.</w:t>
      </w:r>
    </w:p>
    <w:p w:rsidR="00060CFC" w:rsidRPr="009476A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osvědčení o autorizaci ve smyslu zákona č. 360/1992 Sb., o výkonu povolání autorizovaných architektů a o výkonu povolání autorizovaných inženýrů a techniků činných ve výstavbě</w:t>
      </w:r>
      <w:r w:rsidR="004926CB" w:rsidRPr="009476AB">
        <w:rPr>
          <w:rFonts w:ascii="Arial" w:hAnsi="Arial" w:cs="Arial"/>
          <w:b w:val="0"/>
          <w:bCs/>
        </w:rPr>
        <w:t>, ve znění pozdějších předpisů.</w:t>
      </w:r>
    </w:p>
    <w:p w:rsidR="00060CFC" w:rsidRPr="009476A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4926CB" w:rsidRPr="009476AB" w:rsidRDefault="004926CB" w:rsidP="00DF023E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9476AB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Pr="009476AB">
        <w:rPr>
          <w:rFonts w:ascii="Arial" w:hAnsi="Arial" w:cs="Arial"/>
          <w:bCs/>
        </w:rPr>
        <w:t>Mosty a inženýrské konstrukce</w:t>
      </w:r>
    </w:p>
    <w:p w:rsidR="00525C9F" w:rsidRPr="009476AB" w:rsidRDefault="00525C9F" w:rsidP="00DF023E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9476AB">
        <w:rPr>
          <w:rFonts w:ascii="Arial" w:hAnsi="Arial" w:cs="Arial"/>
          <w:b w:val="0"/>
        </w:rPr>
        <w:t xml:space="preserve">osvědčení o autorizaci </w:t>
      </w:r>
      <w:r w:rsidR="00753DD6" w:rsidRPr="009476AB">
        <w:rPr>
          <w:rFonts w:ascii="Arial" w:hAnsi="Arial" w:cs="Arial"/>
          <w:b w:val="0"/>
          <w:bCs/>
        </w:rPr>
        <w:t>pro obor</w:t>
      </w:r>
      <w:r w:rsidR="00753DD6" w:rsidRPr="009476AB">
        <w:rPr>
          <w:rFonts w:ascii="Arial" w:hAnsi="Arial" w:cs="Arial"/>
          <w:bCs/>
        </w:rPr>
        <w:t xml:space="preserve"> Dopravní stavby</w:t>
      </w:r>
      <w:r w:rsidR="00753DD6" w:rsidRPr="009476AB">
        <w:rPr>
          <w:rFonts w:ascii="Arial" w:hAnsi="Arial" w:cs="Arial"/>
          <w:b w:val="0"/>
          <w:bCs/>
        </w:rPr>
        <w:t xml:space="preserve"> (v případě autorizovaného technika nebo stavitele specializace nekolejová doprava)</w:t>
      </w:r>
    </w:p>
    <w:p w:rsidR="00060CFC" w:rsidRPr="009476AB" w:rsidRDefault="00060CFC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9476AB">
        <w:rPr>
          <w:rFonts w:ascii="Arial" w:hAnsi="Arial" w:cs="Arial"/>
          <w:bCs/>
        </w:rPr>
        <w:t>osoby odpovědné za vedení provádění stavby</w:t>
      </w:r>
      <w:r w:rsidRPr="009476AB">
        <w:rPr>
          <w:rFonts w:ascii="Arial" w:hAnsi="Arial" w:cs="Arial"/>
          <w:b w:val="0"/>
          <w:bCs/>
        </w:rPr>
        <w:t xml:space="preserve"> dle zákona č. 183/2006 Sb., o územním plánování a stavebním řádu (Stavební zákon), ve znění pozdějších předpisů.</w:t>
      </w:r>
    </w:p>
    <w:p w:rsidR="00060CFC" w:rsidRPr="009476AB" w:rsidRDefault="00060CFC" w:rsidP="00060CFC">
      <w:pPr>
        <w:spacing w:before="240" w:after="240"/>
        <w:ind w:left="567"/>
        <w:jc w:val="both"/>
        <w:rPr>
          <w:rFonts w:ascii="Arial" w:hAnsi="Arial" w:cs="Arial"/>
        </w:rPr>
      </w:pPr>
    </w:p>
    <w:p w:rsidR="00060CFC" w:rsidRPr="009476AB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9476AB">
        <w:rPr>
          <w:rFonts w:ascii="Arial" w:hAnsi="Arial" w:cs="Arial"/>
        </w:rPr>
        <w:t xml:space="preserve">Ekonomická kvalifikace </w:t>
      </w:r>
    </w:p>
    <w:p w:rsidR="00060CFC" w:rsidRPr="009476AB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9476AB">
        <w:rPr>
          <w:rFonts w:ascii="Arial" w:hAnsi="Arial" w:cs="Arial"/>
          <w:sz w:val="20"/>
        </w:rPr>
        <w:t>Splnění ekonomické kvalifikace zadavatel nepožaduje.</w:t>
      </w:r>
    </w:p>
    <w:p w:rsidR="00060CFC" w:rsidRPr="009476AB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9476AB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9476AB">
        <w:rPr>
          <w:rFonts w:ascii="Arial" w:hAnsi="Arial" w:cs="Arial"/>
        </w:rPr>
        <w:t>Technická kvalifikace</w:t>
      </w:r>
    </w:p>
    <w:p w:rsidR="00060CFC" w:rsidRPr="009476AB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9476AB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9476AB">
        <w:rPr>
          <w:rFonts w:ascii="Arial" w:hAnsi="Arial" w:cs="Arial"/>
          <w:b/>
          <w:sz w:val="20"/>
        </w:rPr>
        <w:t xml:space="preserve"> pěti letech</w:t>
      </w:r>
      <w:r w:rsidRPr="009476AB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060CFC" w:rsidRPr="009476AB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476AB">
        <w:rPr>
          <w:rFonts w:ascii="Arial" w:hAnsi="Arial" w:cs="Arial"/>
          <w:sz w:val="20"/>
        </w:rPr>
        <w:lastRenderedPageBreak/>
        <w:t>Za obdobné zakázky jsou ve smyslu § 79 odst. 3 zákona považovány dokončené stavby, nebo dokončené stavební práce obdobného charakteru, tzn.:</w:t>
      </w:r>
    </w:p>
    <w:p w:rsidR="00E64205" w:rsidRPr="009476AB" w:rsidRDefault="00E64205" w:rsidP="00E64205">
      <w:pPr>
        <w:pStyle w:val="Mujstyltecky"/>
        <w:numPr>
          <w:ilvl w:val="0"/>
          <w:numId w:val="13"/>
        </w:numPr>
        <w:spacing w:before="240" w:after="240" w:line="240" w:lineRule="auto"/>
        <w:ind w:left="1701"/>
        <w:rPr>
          <w:rFonts w:ascii="Arial" w:hAnsi="Arial" w:cs="Arial"/>
          <w:sz w:val="20"/>
        </w:rPr>
      </w:pPr>
      <w:bookmarkStart w:id="1" w:name="_Ref468875948"/>
      <w:r w:rsidRPr="009476AB">
        <w:rPr>
          <w:rFonts w:ascii="Arial" w:hAnsi="Arial" w:cs="Arial"/>
          <w:sz w:val="20"/>
        </w:rPr>
        <w:t xml:space="preserve">nejméně </w:t>
      </w:r>
      <w:r w:rsidR="008706C4" w:rsidRPr="009476AB">
        <w:rPr>
          <w:rFonts w:ascii="Arial" w:hAnsi="Arial" w:cs="Arial"/>
          <w:sz w:val="20"/>
        </w:rPr>
        <w:t>3</w:t>
      </w:r>
      <w:r w:rsidRPr="009476AB">
        <w:rPr>
          <w:rFonts w:ascii="Arial" w:hAnsi="Arial" w:cs="Arial"/>
          <w:b/>
          <w:sz w:val="20"/>
        </w:rPr>
        <w:t xml:space="preserve"> (</w:t>
      </w:r>
      <w:r w:rsidR="008706C4" w:rsidRPr="009476AB">
        <w:rPr>
          <w:rFonts w:ascii="Arial" w:hAnsi="Arial" w:cs="Arial"/>
          <w:b/>
          <w:sz w:val="20"/>
        </w:rPr>
        <w:t>tři</w:t>
      </w:r>
      <w:r w:rsidRPr="009476AB">
        <w:rPr>
          <w:rFonts w:ascii="Arial" w:hAnsi="Arial" w:cs="Arial"/>
          <w:b/>
          <w:sz w:val="20"/>
        </w:rPr>
        <w:t xml:space="preserve">) </w:t>
      </w:r>
      <w:r w:rsidRPr="009476AB">
        <w:rPr>
          <w:rFonts w:ascii="Arial" w:hAnsi="Arial" w:cs="Arial"/>
          <w:sz w:val="20"/>
        </w:rPr>
        <w:t xml:space="preserve">stavební práce, jejichž předmětem byla </w:t>
      </w:r>
      <w:r w:rsidRPr="009476AB">
        <w:rPr>
          <w:rFonts w:ascii="Arial" w:hAnsi="Arial" w:cs="Arial"/>
          <w:b/>
          <w:sz w:val="20"/>
        </w:rPr>
        <w:t xml:space="preserve">výstavba, rekonstrukce nebo oprava </w:t>
      </w:r>
      <w:r w:rsidR="008706C4" w:rsidRPr="009476AB">
        <w:rPr>
          <w:rFonts w:ascii="Arial" w:hAnsi="Arial" w:cs="Arial"/>
          <w:b/>
          <w:sz w:val="20"/>
        </w:rPr>
        <w:t xml:space="preserve">mostu </w:t>
      </w:r>
      <w:r w:rsidR="008706C4" w:rsidRPr="009476AB">
        <w:rPr>
          <w:rFonts w:ascii="Arial" w:hAnsi="Arial" w:cs="Arial"/>
          <w:sz w:val="20"/>
        </w:rPr>
        <w:t>na silnici I. - III. třídy nebo místní komunikaci</w:t>
      </w:r>
      <w:r w:rsidRPr="009476AB">
        <w:rPr>
          <w:rFonts w:ascii="Arial" w:hAnsi="Arial" w:cs="Arial"/>
          <w:sz w:val="20"/>
        </w:rPr>
        <w:t xml:space="preserve">, přičemž finanční objem stavebních prací činil </w:t>
      </w:r>
      <w:r w:rsidRPr="009476AB">
        <w:rPr>
          <w:rFonts w:ascii="Arial" w:hAnsi="Arial" w:cs="Arial"/>
          <w:b/>
          <w:sz w:val="20"/>
        </w:rPr>
        <w:t>nejméně 1</w:t>
      </w:r>
      <w:r w:rsidR="00663A67" w:rsidRPr="009476AB">
        <w:rPr>
          <w:rFonts w:ascii="Arial" w:hAnsi="Arial" w:cs="Arial"/>
          <w:b/>
          <w:sz w:val="20"/>
        </w:rPr>
        <w:t>.</w:t>
      </w:r>
      <w:r w:rsidRPr="009476AB">
        <w:rPr>
          <w:rFonts w:ascii="Arial" w:hAnsi="Arial" w:cs="Arial"/>
          <w:b/>
          <w:sz w:val="20"/>
        </w:rPr>
        <w:t>5</w:t>
      </w:r>
      <w:r w:rsidR="00663A67" w:rsidRPr="009476AB">
        <w:rPr>
          <w:rFonts w:ascii="Arial" w:hAnsi="Arial" w:cs="Arial"/>
          <w:b/>
          <w:sz w:val="20"/>
        </w:rPr>
        <w:t>0</w:t>
      </w:r>
      <w:r w:rsidRPr="009476AB">
        <w:rPr>
          <w:rFonts w:ascii="Arial" w:hAnsi="Arial" w:cs="Arial"/>
          <w:b/>
          <w:sz w:val="20"/>
        </w:rPr>
        <w:t>0.000,00 Kč bez DPH</w:t>
      </w:r>
      <w:r w:rsidRPr="009476AB">
        <w:rPr>
          <w:rFonts w:ascii="Arial" w:hAnsi="Arial" w:cs="Arial"/>
          <w:sz w:val="20"/>
        </w:rPr>
        <w:t xml:space="preserve"> u každé z těchto stavebních prací.</w:t>
      </w:r>
    </w:p>
    <w:p w:rsidR="00913AC1" w:rsidRPr="009476AB" w:rsidRDefault="00913AC1" w:rsidP="00DF023E">
      <w:pPr>
        <w:pStyle w:val="Mujstyltecky"/>
        <w:numPr>
          <w:ilvl w:val="0"/>
          <w:numId w:val="13"/>
        </w:numPr>
        <w:spacing w:before="240" w:after="240" w:line="240" w:lineRule="auto"/>
        <w:ind w:left="1701"/>
        <w:rPr>
          <w:rFonts w:ascii="Arial" w:hAnsi="Arial" w:cs="Arial"/>
          <w:sz w:val="20"/>
        </w:rPr>
      </w:pPr>
      <w:r w:rsidRPr="009476AB">
        <w:rPr>
          <w:rFonts w:ascii="Arial" w:hAnsi="Arial" w:cs="Arial"/>
          <w:sz w:val="20"/>
        </w:rPr>
        <w:t xml:space="preserve">nejméně </w:t>
      </w:r>
      <w:r w:rsidR="00E64205" w:rsidRPr="009476AB">
        <w:rPr>
          <w:rFonts w:ascii="Arial" w:hAnsi="Arial" w:cs="Arial"/>
          <w:b/>
          <w:sz w:val="20"/>
        </w:rPr>
        <w:t xml:space="preserve">2 </w:t>
      </w:r>
      <w:r w:rsidRPr="009476AB">
        <w:rPr>
          <w:rFonts w:ascii="Arial" w:hAnsi="Arial" w:cs="Arial"/>
          <w:b/>
          <w:sz w:val="20"/>
        </w:rPr>
        <w:t>(</w:t>
      </w:r>
      <w:r w:rsidR="00E64205" w:rsidRPr="009476AB">
        <w:rPr>
          <w:rFonts w:ascii="Arial" w:hAnsi="Arial" w:cs="Arial"/>
          <w:b/>
          <w:sz w:val="20"/>
        </w:rPr>
        <w:t>dvě</w:t>
      </w:r>
      <w:r w:rsidRPr="009476AB">
        <w:rPr>
          <w:rFonts w:ascii="Arial" w:hAnsi="Arial" w:cs="Arial"/>
          <w:b/>
          <w:sz w:val="20"/>
        </w:rPr>
        <w:t xml:space="preserve">) </w:t>
      </w:r>
      <w:r w:rsidRPr="009476AB">
        <w:rPr>
          <w:rFonts w:ascii="Arial" w:hAnsi="Arial" w:cs="Arial"/>
          <w:sz w:val="20"/>
        </w:rPr>
        <w:t xml:space="preserve">stavební práce, jejichž předmětem byla </w:t>
      </w:r>
      <w:r w:rsidRPr="009476AB">
        <w:rPr>
          <w:rFonts w:ascii="Arial" w:hAnsi="Arial" w:cs="Arial"/>
          <w:b/>
          <w:sz w:val="20"/>
        </w:rPr>
        <w:t xml:space="preserve">výstavba, rekonstrukce nebo oprava </w:t>
      </w:r>
      <w:r w:rsidR="00E64205" w:rsidRPr="009476AB">
        <w:rPr>
          <w:rFonts w:ascii="Arial" w:hAnsi="Arial" w:cs="Arial"/>
          <w:b/>
          <w:sz w:val="20"/>
        </w:rPr>
        <w:t>silnice I. - III. třídy nebo místní komunikaci</w:t>
      </w:r>
      <w:r w:rsidRPr="009476AB">
        <w:rPr>
          <w:rFonts w:ascii="Arial" w:hAnsi="Arial" w:cs="Arial"/>
          <w:sz w:val="20"/>
        </w:rPr>
        <w:t xml:space="preserve">, </w:t>
      </w:r>
      <w:bookmarkEnd w:id="1"/>
      <w:r w:rsidRPr="009476AB">
        <w:rPr>
          <w:rFonts w:ascii="Arial" w:hAnsi="Arial" w:cs="Arial"/>
          <w:sz w:val="20"/>
        </w:rPr>
        <w:t xml:space="preserve">přičemž </w:t>
      </w:r>
      <w:r w:rsidRPr="009476AB">
        <w:rPr>
          <w:rFonts w:ascii="Arial" w:hAnsi="Arial" w:cs="Arial"/>
          <w:b/>
          <w:sz w:val="20"/>
        </w:rPr>
        <w:t xml:space="preserve">finanční objem </w:t>
      </w:r>
      <w:r w:rsidRPr="009476AB">
        <w:rPr>
          <w:rFonts w:ascii="Arial" w:hAnsi="Arial" w:cs="Arial"/>
          <w:sz w:val="20"/>
        </w:rPr>
        <w:t xml:space="preserve">stavebních prací činil </w:t>
      </w:r>
      <w:proofErr w:type="gramStart"/>
      <w:r w:rsidRPr="009476AB">
        <w:rPr>
          <w:rFonts w:ascii="Arial" w:hAnsi="Arial" w:cs="Arial"/>
          <w:b/>
          <w:sz w:val="20"/>
        </w:rPr>
        <w:t xml:space="preserve">nejméně </w:t>
      </w:r>
      <w:del w:id="2" w:author="Kostelecká Miluše" w:date="2024-01-28T21:50:00Z">
        <w:r w:rsidR="00663A67" w:rsidRPr="009476AB" w:rsidDel="00CB54EB">
          <w:rPr>
            <w:rFonts w:ascii="Arial" w:hAnsi="Arial" w:cs="Arial"/>
            <w:b/>
            <w:sz w:val="20"/>
          </w:rPr>
          <w:delText>5</w:delText>
        </w:r>
        <w:r w:rsidRPr="009476AB" w:rsidDel="00CB54EB">
          <w:rPr>
            <w:rFonts w:ascii="Arial" w:hAnsi="Arial" w:cs="Arial"/>
            <w:b/>
            <w:sz w:val="20"/>
          </w:rPr>
          <w:delText>.000.000,00</w:delText>
        </w:r>
      </w:del>
      <w:ins w:id="3" w:author="Kostelecká Miluše" w:date="2024-01-28T21:50:00Z">
        <w:r w:rsidR="00CB54EB">
          <w:rPr>
            <w:rFonts w:ascii="Arial" w:hAnsi="Arial" w:cs="Arial"/>
            <w:b/>
            <w:sz w:val="20"/>
          </w:rPr>
          <w:t>4.000.000,00</w:t>
        </w:r>
      </w:ins>
      <w:proofErr w:type="gramEnd"/>
      <w:r w:rsidRPr="009476AB">
        <w:rPr>
          <w:rFonts w:ascii="Arial" w:hAnsi="Arial" w:cs="Arial"/>
          <w:b/>
          <w:sz w:val="20"/>
        </w:rPr>
        <w:t xml:space="preserve"> Kč bez DPH </w:t>
      </w:r>
      <w:r w:rsidRPr="009476AB">
        <w:rPr>
          <w:rFonts w:ascii="Arial" w:hAnsi="Arial" w:cs="Arial"/>
          <w:sz w:val="20"/>
        </w:rPr>
        <w:t>u každé z těchto stavebních prací.</w:t>
      </w:r>
    </w:p>
    <w:p w:rsidR="008706C4" w:rsidRPr="009476AB" w:rsidRDefault="008706C4" w:rsidP="00D94A6C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476AB">
        <w:rPr>
          <w:rFonts w:ascii="Arial" w:hAnsi="Arial" w:cs="Arial"/>
          <w:iCs/>
          <w:sz w:val="20"/>
        </w:rPr>
        <w:t>R</w:t>
      </w:r>
      <w:r w:rsidRPr="009476AB">
        <w:rPr>
          <w:rFonts w:ascii="Arial" w:hAnsi="Arial" w:cs="Arial"/>
          <w:sz w:val="20"/>
        </w:rPr>
        <w:t>ealizace stavebních prací podle písm. b) může být součástí stavebních prací podle písm. a). V tom případě se součet finančního objemu stavebních prací sčítá.</w:t>
      </w:r>
    </w:p>
    <w:p w:rsidR="00DF023E" w:rsidRPr="009476AB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:rsidR="00DF023E" w:rsidRPr="009476AB" w:rsidRDefault="009476AB" w:rsidP="00DF023E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DE68FB" w:rsidRPr="009476AB" w:rsidRDefault="00DF023E" w:rsidP="00D94A6C">
      <w:pPr>
        <w:keepNext/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="00320D7C"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="00320D7C" w:rsidRPr="009476AB">
        <w:rPr>
          <w:rFonts w:ascii="Arial" w:hAnsi="Arial" w:cs="Arial"/>
          <w:b w:val="0"/>
          <w:bCs/>
        </w:rPr>
        <w:t>ust</w:t>
      </w:r>
      <w:proofErr w:type="spellEnd"/>
      <w:r w:rsidR="00320D7C"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:rsidR="00DF023E" w:rsidRPr="009476AB" w:rsidRDefault="00DF023E" w:rsidP="00DF023E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 xml:space="preserve">Doklady, kterými účastník zadávací řízení prokazuje základní způsobilost podle § 74 a profesní způsobilost podle § 77 odst. 1 (výpis z obchodního rejstříku) musí prokazovat splnění požadovaného kritéria způsobilosti nejpozději v době </w:t>
      </w:r>
      <w:r w:rsidRPr="009476AB">
        <w:rPr>
          <w:rFonts w:ascii="Arial" w:hAnsi="Arial" w:cs="Arial"/>
        </w:rPr>
        <w:t xml:space="preserve">3 měsíců přede dnem </w:t>
      </w:r>
      <w:r w:rsidR="00DE68FB" w:rsidRPr="009476AB">
        <w:rPr>
          <w:rFonts w:ascii="Arial" w:hAnsi="Arial" w:cs="Arial"/>
        </w:rPr>
        <w:t>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:rsidR="00320D7C" w:rsidRPr="009476AB" w:rsidRDefault="00320D7C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:rsidR="00320D7C" w:rsidRPr="009476AB" w:rsidRDefault="00320D7C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121ECE" w:rsidRPr="009476AB" w:rsidRDefault="00320D7C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</w:t>
      </w:r>
      <w:r w:rsidR="00121ECE" w:rsidRPr="009476AB">
        <w:rPr>
          <w:rFonts w:ascii="Arial" w:hAnsi="Arial" w:cs="Arial"/>
          <w:b w:val="0"/>
          <w:bCs/>
        </w:rPr>
        <w:t>této kvalifikační dokumentace</w:t>
      </w:r>
      <w:r w:rsidRPr="009476AB">
        <w:rPr>
          <w:rFonts w:ascii="Arial" w:hAnsi="Arial" w:cs="Arial"/>
          <w:b w:val="0"/>
          <w:bCs/>
        </w:rPr>
        <w:t xml:space="preserve"> každý dodavatel samostatně.</w:t>
      </w:r>
      <w:r w:rsidR="00121ECE" w:rsidRPr="009476AB">
        <w:rPr>
          <w:rFonts w:ascii="Arial" w:hAnsi="Arial" w:cs="Arial"/>
          <w:b w:val="0"/>
          <w:bCs/>
        </w:rPr>
        <w:t xml:space="preserve"> </w:t>
      </w:r>
    </w:p>
    <w:p w:rsidR="008706C4" w:rsidRPr="009476AB" w:rsidRDefault="008706C4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:rsidR="00121ECE" w:rsidRPr="009476AB" w:rsidRDefault="009476AB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</w:t>
      </w:r>
      <w:r w:rsidR="00121ECE" w:rsidRPr="009476AB">
        <w:rPr>
          <w:rFonts w:ascii="Arial" w:hAnsi="Arial" w:cs="Arial"/>
        </w:rPr>
        <w:t>adavatel</w:t>
      </w:r>
      <w:r w:rsidR="00121ECE" w:rsidRPr="009476AB">
        <w:rPr>
          <w:rFonts w:ascii="Arial" w:hAnsi="Arial" w:cs="Arial"/>
          <w:bCs/>
        </w:rPr>
        <w:t xml:space="preserve"> </w:t>
      </w:r>
      <w:r w:rsidR="00121ECE"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="00121ECE" w:rsidRPr="009476AB">
        <w:rPr>
          <w:rFonts w:ascii="Arial" w:hAnsi="Arial" w:cs="Arial"/>
          <w:bCs/>
        </w:rPr>
        <w:t>.</w:t>
      </w:r>
      <w:r w:rsidR="00121ECE"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p w:rsidR="000151DF" w:rsidRPr="00D94A6C" w:rsidRDefault="000151DF" w:rsidP="00D94A6C">
      <w:pPr>
        <w:pStyle w:val="2margrubrika"/>
        <w:contextualSpacing w:val="0"/>
        <w:rPr>
          <w:rFonts w:ascii="Arial" w:hAnsi="Arial" w:cs="Arial"/>
          <w:b w:val="0"/>
          <w:bCs/>
          <w:sz w:val="20"/>
          <w:szCs w:val="20"/>
          <w:u w:val="none"/>
        </w:rPr>
      </w:pPr>
    </w:p>
    <w:sectPr w:rsidR="000151DF" w:rsidRPr="00D94A6C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835" w:rsidRDefault="00273835" w:rsidP="00267114">
      <w:r>
        <w:separator/>
      </w:r>
    </w:p>
  </w:endnote>
  <w:endnote w:type="continuationSeparator" w:id="0">
    <w:p w:rsidR="00273835" w:rsidRDefault="00273835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CB54EB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="009476AB">
      <w:rPr>
        <w:rFonts w:ascii="Arial" w:hAnsi="Arial" w:cs="Arial"/>
        <w:b w:val="0"/>
        <w:sz w:val="16"/>
        <w:szCs w:val="16"/>
      </w:rPr>
      <w:t>e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CB54EB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835" w:rsidRDefault="00273835" w:rsidP="00267114">
      <w:r>
        <w:separator/>
      </w:r>
    </w:p>
  </w:footnote>
  <w:footnote w:type="continuationSeparator" w:id="0">
    <w:p w:rsidR="00273835" w:rsidRDefault="00273835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5E461A38"/>
    <w:name w:val="WW8Num5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C0676D1"/>
    <w:multiLevelType w:val="hybridMultilevel"/>
    <w:tmpl w:val="EC540A8E"/>
    <w:lvl w:ilvl="0" w:tplc="516AE204">
      <w:start w:val="1"/>
      <w:numFmt w:val="decimal"/>
      <w:lvlText w:val="6.%1"/>
      <w:lvlJc w:val="left"/>
      <w:pPr>
        <w:ind w:left="567" w:hanging="51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2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3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6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7"/>
  </w:num>
  <w:num w:numId="8">
    <w:abstractNumId w:val="5"/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2"/>
  </w:num>
  <w:num w:numId="13">
    <w:abstractNumId w:val="6"/>
  </w:num>
  <w:num w:numId="14">
    <w:abstractNumId w:val="9"/>
  </w:num>
  <w:num w:numId="15">
    <w:abstractNumId w:val="11"/>
  </w:num>
  <w:num w:numId="16">
    <w:abstractNumId w:val="13"/>
  </w:num>
  <w:num w:numId="17">
    <w:abstractNumId w:val="10"/>
  </w:num>
  <w:num w:numId="1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telecká Miluše">
    <w15:presenceInfo w15:providerId="AD" w15:userId="S-1-5-21-1547814083-1834688084-2493830544-3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151DF"/>
    <w:rsid w:val="00060CFC"/>
    <w:rsid w:val="00061B3F"/>
    <w:rsid w:val="00121ECE"/>
    <w:rsid w:val="001330B0"/>
    <w:rsid w:val="001B6786"/>
    <w:rsid w:val="00267114"/>
    <w:rsid w:val="00273835"/>
    <w:rsid w:val="00276CD6"/>
    <w:rsid w:val="00303656"/>
    <w:rsid w:val="00320D7C"/>
    <w:rsid w:val="003317DF"/>
    <w:rsid w:val="003518AC"/>
    <w:rsid w:val="003B0605"/>
    <w:rsid w:val="004926CB"/>
    <w:rsid w:val="00525C9F"/>
    <w:rsid w:val="005B2788"/>
    <w:rsid w:val="00663A67"/>
    <w:rsid w:val="0067743B"/>
    <w:rsid w:val="006E7825"/>
    <w:rsid w:val="00753DD6"/>
    <w:rsid w:val="007F6F42"/>
    <w:rsid w:val="008325BF"/>
    <w:rsid w:val="008706C4"/>
    <w:rsid w:val="00913AC1"/>
    <w:rsid w:val="009476AB"/>
    <w:rsid w:val="009C7E31"/>
    <w:rsid w:val="00A14A9B"/>
    <w:rsid w:val="00B376CB"/>
    <w:rsid w:val="00CB54EB"/>
    <w:rsid w:val="00D23434"/>
    <w:rsid w:val="00D806D8"/>
    <w:rsid w:val="00D94A6C"/>
    <w:rsid w:val="00DE68FB"/>
    <w:rsid w:val="00DF023E"/>
    <w:rsid w:val="00E6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DB01C9F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margrubrika">
    <w:name w:val="2marg.rubrika"/>
    <w:basedOn w:val="Normln"/>
    <w:qFormat/>
    <w:rsid w:val="000151DF"/>
    <w:pPr>
      <w:keepNext/>
      <w:suppressAutoHyphens w:val="0"/>
      <w:overflowPunct/>
      <w:autoSpaceDE/>
      <w:spacing w:before="360" w:after="120"/>
      <w:contextualSpacing/>
      <w:jc w:val="both"/>
      <w:textAlignment w:val="auto"/>
    </w:pPr>
    <w:rPr>
      <w:rFonts w:ascii="Calibri" w:eastAsia="Calibri" w:hAnsi="Calibri"/>
      <w:sz w:val="22"/>
      <w:szCs w:val="22"/>
      <w:u w:val="single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17D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17DF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1147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23</cp:revision>
  <cp:lastPrinted>2023-02-21T05:08:00Z</cp:lastPrinted>
  <dcterms:created xsi:type="dcterms:W3CDTF">2022-01-20T14:17:00Z</dcterms:created>
  <dcterms:modified xsi:type="dcterms:W3CDTF">2024-01-28T20:51:00Z</dcterms:modified>
</cp:coreProperties>
</file>